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D0AD9">
            <w:rPr>
              <w:rFonts w:eastAsia="Times New Roman" w:cs="Times New Roman"/>
              <w:b/>
              <w:sz w:val="40"/>
              <w:szCs w:val="20"/>
            </w:rPr>
            <w:t>22</w:t>
          </w:r>
        </w:sdtContent>
      </w:sdt>
    </w:p>
    <w:p w14:paraId="08E39680" w14:textId="7B7FABB6"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CD0AD9" w:rsidDel="003621FF">
              <w:rPr>
                <w:rFonts w:eastAsia="Times New Roman" w:cs="Times New Roman"/>
                <w:b/>
                <w:sz w:val="32"/>
                <w:szCs w:val="32"/>
              </w:rPr>
              <w:delText>3</w:delText>
            </w:r>
          </w:del>
          <w:ins w:id="1" w:author="Autor">
            <w:r w:rsidR="003621FF">
              <w:rPr>
                <w:rFonts w:eastAsia="Times New Roman" w:cs="Times New Roman"/>
                <w:b/>
                <w:sz w:val="32"/>
                <w:szCs w:val="32"/>
              </w:rPr>
              <w:t>4</w:t>
            </w:r>
          </w:ins>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1F6E7B5C" w:rsidR="00950F81" w:rsidRDefault="00950F81" w:rsidP="00950F81">
            <w:pPr>
              <w:jc w:val="both"/>
              <w:rPr>
                <w:szCs w:val="20"/>
              </w:rPr>
            </w:pPr>
            <w:del w:id="2" w:author="Autor">
              <w:r w:rsidDel="003621FF">
                <w:rPr>
                  <w:szCs w:val="20"/>
                </w:rPr>
                <w:delText xml:space="preserve">Úrad podpredsedu vlády  SR pre investície a </w:delText>
              </w:r>
            </w:del>
            <w:ins w:id="3" w:author="Autor">
              <w:del w:id="4" w:author="Autor">
                <w:r w:rsidR="003621FF" w:rsidDel="002A54BC">
                  <w:rPr>
                    <w:szCs w:val="20"/>
                  </w:rPr>
                  <w:delText> </w:delText>
                </w:r>
              </w:del>
            </w:ins>
            <w:del w:id="5" w:author="Autor">
              <w:r w:rsidDel="003621FF">
                <w:rPr>
                  <w:szCs w:val="20"/>
                </w:rPr>
                <w:delText>informatizáciu</w:delText>
              </w:r>
            </w:del>
            <w:ins w:id="6" w:author="Autor">
              <w:r w:rsidR="003621FF">
                <w:rPr>
                  <w:szCs w:val="20"/>
                </w:rPr>
                <w:t>Ministerstvo investícií, regionálneho rozvoja a informatizácie SR</w:t>
              </w:r>
            </w:ins>
            <w:r>
              <w:rPr>
                <w:szCs w:val="20"/>
              </w:rPr>
              <w:t xml:space="preserve">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6C7680"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CD0AD9">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4C700F8D" w:rsidR="00D84FE7" w:rsidRPr="00D84FE7" w:rsidRDefault="006C7680" w:rsidP="00D84FE7">
            <w:pPr>
              <w:jc w:val="both"/>
              <w:rPr>
                <w:rFonts w:eastAsia="Times New Roman" w:cs="Times New Roman"/>
                <w:szCs w:val="20"/>
              </w:rPr>
            </w:pPr>
            <w:sdt>
              <w:sdtPr>
                <w:rPr>
                  <w:szCs w:val="20"/>
                </w:rPr>
                <w:id w:val="88820667"/>
                <w:placeholder>
                  <w:docPart w:val="B9276B87F66740B8A1C95E6AB460A197"/>
                </w:placeholder>
                <w:date w:fullDate="2020-10-30T00:00:00Z">
                  <w:dateFormat w:val="dd.MM.yyyy"/>
                  <w:lid w:val="sk-SK"/>
                  <w:storeMappedDataAs w:val="dateTime"/>
                  <w:calendar w:val="gregorian"/>
                </w:date>
              </w:sdtPr>
              <w:sdtEndPr/>
              <w:sdtContent>
                <w:del w:id="7" w:author="Autor">
                  <w:r w:rsidR="00A557CB" w:rsidDel="00B81EEF">
                    <w:rPr>
                      <w:szCs w:val="20"/>
                    </w:rPr>
                    <w:delText>24.10.2019</w:delText>
                  </w:r>
                </w:del>
                <w:ins w:id="8" w:author="Autor">
                  <w:del w:id="9" w:author="Autor">
                    <w:r w:rsidR="003621FF" w:rsidDel="00B81EEF">
                      <w:rPr>
                        <w:szCs w:val="20"/>
                      </w:rPr>
                      <w:delText>31.10.2020</w:delText>
                    </w:r>
                  </w:del>
                  <w:r w:rsidR="00B81EEF">
                    <w:rPr>
                      <w:szCs w:val="20"/>
                    </w:rPr>
                    <w:t>30.10.2020</w:t>
                  </w:r>
                </w:ins>
              </w:sdtContent>
            </w:sdt>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5A07EF09" w:rsidR="00D84FE7" w:rsidRPr="00D84FE7" w:rsidRDefault="006C7680"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20-10-31T00:00:00Z">
                  <w:dateFormat w:val="dd.MM.yyyy"/>
                  <w:lid w:val="sk-SK"/>
                  <w:storeMappedDataAs w:val="dateTime"/>
                  <w:calendar w:val="gregorian"/>
                </w:date>
              </w:sdtPr>
              <w:sdtEndPr/>
              <w:sdtContent>
                <w:del w:id="10" w:author="Autor">
                  <w:r w:rsidR="00CD0AD9" w:rsidDel="003621FF">
                    <w:rPr>
                      <w:rFonts w:eastAsia="Times New Roman" w:cs="Times New Roman"/>
                      <w:szCs w:val="20"/>
                    </w:rPr>
                    <w:delText>31.10.2019</w:delText>
                  </w:r>
                </w:del>
                <w:ins w:id="11" w:author="Autor">
                  <w:r w:rsidR="003621FF">
                    <w:rPr>
                      <w:rFonts w:eastAsia="Times New Roman" w:cs="Times New Roman"/>
                      <w:szCs w:val="20"/>
                    </w:rPr>
                    <w:t>31.10.2020</w:t>
                  </w:r>
                </w:ins>
              </w:sdtContent>
            </w:sdt>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729C6BF1" w:rsidR="006C4052" w:rsidRDefault="006C4052" w:rsidP="006C4052">
      <w:pPr>
        <w:spacing w:before="240"/>
        <w:jc w:val="both"/>
        <w:rPr>
          <w:rFonts w:eastAsia="Times New Roman"/>
        </w:rPr>
      </w:pPr>
      <w:r>
        <w:t xml:space="preserve">rozhodol tak, že v súlade s § 19 ods. 8 </w:t>
      </w:r>
      <w:ins w:id="12" w:author="Autor">
        <w:r w:rsidR="003621FF" w:rsidRPr="003621FF">
          <w:rPr>
            <w:color w:val="FF0000"/>
            <w:sz w:val="18"/>
            <w:szCs w:val="18"/>
          </w:rPr>
          <w:t xml:space="preserve">.... pozn. v čase krízovej situácie nahradiť </w:t>
        </w:r>
        <w:r w:rsidR="003621FF">
          <w:rPr>
            <w:color w:val="FF0000"/>
            <w:sz w:val="18"/>
            <w:szCs w:val="18"/>
          </w:rPr>
          <w:t>„</w:t>
        </w:r>
        <w:r w:rsidR="003621FF" w:rsidRPr="003621FF">
          <w:rPr>
            <w:color w:val="FF0000"/>
            <w:sz w:val="18"/>
            <w:szCs w:val="18"/>
          </w:rPr>
          <w:t>§ 19 ods. 8</w:t>
        </w:r>
        <w:r w:rsidR="003621FF">
          <w:rPr>
            <w:color w:val="FF0000"/>
            <w:sz w:val="18"/>
            <w:szCs w:val="18"/>
          </w:rPr>
          <w:t>“</w:t>
        </w:r>
        <w:r w:rsidR="003621FF" w:rsidRPr="003621FF">
          <w:rPr>
            <w:color w:val="FF0000"/>
            <w:sz w:val="18"/>
            <w:szCs w:val="18"/>
          </w:rPr>
          <w:t xml:space="preserve"> znením </w:t>
        </w:r>
        <w:r w:rsidR="003621FF">
          <w:rPr>
            <w:color w:val="FF0000"/>
            <w:sz w:val="18"/>
            <w:szCs w:val="18"/>
          </w:rPr>
          <w:t>„</w:t>
        </w:r>
        <w:r w:rsidR="003621FF" w:rsidRPr="003621FF">
          <w:rPr>
            <w:color w:val="FF0000"/>
            <w:sz w:val="18"/>
            <w:szCs w:val="18"/>
          </w:rPr>
          <w:t>§ 57 ods. 7 v spojení s § 19</w:t>
        </w:r>
        <w:r w:rsidR="003621FF">
          <w:rPr>
            <w:color w:val="FF0000"/>
            <w:sz w:val="18"/>
            <w:szCs w:val="18"/>
          </w:rPr>
          <w:t>“</w:t>
        </w:r>
        <w:r w:rsidR="003621FF" w:rsidRPr="003621FF">
          <w:rPr>
            <w:color w:val="FF0000"/>
            <w:sz w:val="18"/>
            <w:szCs w:val="18"/>
          </w:rPr>
          <w:t xml:space="preserve"> </w:t>
        </w:r>
      </w:ins>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v písomnej forme. V prípade nepreukázania 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lastRenderedPageBreak/>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0BC3BAAA"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preskúmanie rozhodnutia mimo odvolacieho konania v súlade s podmienkami uvedenými v</w:t>
      </w:r>
      <w:r w:rsidR="009250CC">
        <w:t> </w:t>
      </w:r>
      <w:r>
        <w:t>§ 24 zákona o príspevku z EŠIF.</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03FF8EDB"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F34997F" w14:textId="777777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6408702" w14:textId="54477B03" w:rsidR="00262349" w:rsidRDefault="00262349"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4882F19" w14:textId="77777777" w:rsidR="00262349" w:rsidRDefault="00262349" w:rsidP="00262349">
      <w:pPr>
        <w:rPr>
          <w:color w:val="1F497D"/>
          <w:sz w:val="22"/>
        </w:rPr>
      </w:pPr>
    </w:p>
    <w:p w14:paraId="77837D9D" w14:textId="77777777" w:rsidR="00262349" w:rsidRDefault="00262349" w:rsidP="00262349">
      <w:pPr>
        <w:spacing w:before="240"/>
        <w:jc w:val="both"/>
      </w:pPr>
    </w:p>
    <w:p w14:paraId="0A76DE55" w14:textId="77777777" w:rsidR="00262349" w:rsidRDefault="00262349" w:rsidP="00262349"/>
    <w:p w14:paraId="5ABCCAAA" w14:textId="77777777" w:rsidR="00262349" w:rsidRPr="001C6A00" w:rsidRDefault="00262349" w:rsidP="001C6A00">
      <w:pPr>
        <w:rP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0C6DD4D0" w:rsidR="006C4052" w:rsidRDefault="006C4052" w:rsidP="006C4052">
      <w:pPr>
        <w:spacing w:before="240"/>
        <w:jc w:val="both"/>
        <w:rPr>
          <w:rFonts w:eastAsia="Times New Roman"/>
        </w:rPr>
      </w:pPr>
      <w:r>
        <w:t xml:space="preserve">rozhodol tak, že v súlade s § 19 ods. 8 </w:t>
      </w:r>
      <w:ins w:id="13" w:author="Autor">
        <w:r w:rsidR="003621FF" w:rsidRPr="003621FF">
          <w:rPr>
            <w:color w:val="FF0000"/>
            <w:sz w:val="18"/>
            <w:szCs w:val="18"/>
          </w:rPr>
          <w:t>.... pozn. v </w:t>
        </w:r>
        <w:r w:rsidR="003621FF" w:rsidRPr="00952092">
          <w:rPr>
            <w:color w:val="FF0000"/>
            <w:sz w:val="18"/>
            <w:szCs w:val="18"/>
          </w:rPr>
          <w:t xml:space="preserve">čase krízovej situácie nahradiť </w:t>
        </w:r>
        <w:r w:rsidR="003621FF">
          <w:rPr>
            <w:color w:val="FF0000"/>
            <w:sz w:val="18"/>
            <w:szCs w:val="18"/>
          </w:rPr>
          <w:t>„</w:t>
        </w:r>
        <w:r w:rsidR="003621FF" w:rsidRPr="00952092">
          <w:rPr>
            <w:color w:val="FF0000"/>
            <w:sz w:val="18"/>
            <w:szCs w:val="18"/>
          </w:rPr>
          <w:t>§ 19 ods. 8</w:t>
        </w:r>
        <w:r w:rsidR="003621FF">
          <w:rPr>
            <w:color w:val="FF0000"/>
            <w:sz w:val="18"/>
            <w:szCs w:val="18"/>
          </w:rPr>
          <w:t>“</w:t>
        </w:r>
        <w:r w:rsidR="003621FF" w:rsidRPr="00952092">
          <w:rPr>
            <w:color w:val="FF0000"/>
            <w:sz w:val="18"/>
            <w:szCs w:val="18"/>
          </w:rPr>
          <w:t xml:space="preserve"> znením </w:t>
        </w:r>
        <w:r w:rsidR="003621FF">
          <w:rPr>
            <w:color w:val="FF0000"/>
            <w:sz w:val="18"/>
            <w:szCs w:val="18"/>
          </w:rPr>
          <w:t>„</w:t>
        </w:r>
        <w:r w:rsidR="003621FF" w:rsidRPr="00952092">
          <w:rPr>
            <w:color w:val="FF0000"/>
            <w:sz w:val="18"/>
            <w:szCs w:val="18"/>
          </w:rPr>
          <w:t>§ 57 ods. 7 v spojení s § 19</w:t>
        </w:r>
        <w:r w:rsidR="003621FF">
          <w:rPr>
            <w:color w:val="FF0000"/>
            <w:sz w:val="18"/>
            <w:szCs w:val="18"/>
          </w:rPr>
          <w:t>“</w:t>
        </w:r>
        <w:r w:rsidR="003621FF" w:rsidRPr="00952092">
          <w:rPr>
            <w:color w:val="FF0000"/>
            <w:sz w:val="18"/>
            <w:szCs w:val="18"/>
          </w:rPr>
          <w:t xml:space="preserve"> </w:t>
        </w:r>
      </w:ins>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6F92476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preskúmanie rozhodnutia mimo odvolacieho konania v súlade s podmienkami uvedenými v</w:t>
      </w:r>
      <w:r w:rsidR="009250CC">
        <w:t> </w:t>
      </w:r>
      <w:r>
        <w:t>§ 24 zákona o príspevku z EŠIF.</w:t>
      </w:r>
    </w:p>
    <w:p w14:paraId="0A618CA6" w14:textId="77777777" w:rsidR="006C4052" w:rsidRDefault="006C4052" w:rsidP="006C4052">
      <w:pPr>
        <w:spacing w:before="240"/>
        <w:jc w:val="both"/>
      </w:pPr>
      <w:r>
        <w:t xml:space="preserve">Toto rozhodnutie je preskúmateľné súdom. </w:t>
      </w:r>
    </w:p>
    <w:p w14:paraId="20586583" w14:textId="77777777"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22A7D475" w14:textId="7F345D73" w:rsidR="002607DB" w:rsidRDefault="002607DB" w:rsidP="00EF3EDE"/>
    <w:p w14:paraId="16F207FB" w14:textId="77777777" w:rsidR="002607DB" w:rsidRDefault="002607DB" w:rsidP="00EF3EDE"/>
    <w:p w14:paraId="251E1779" w14:textId="77777777" w:rsidR="00EF3EDE" w:rsidRDefault="00EF3EDE" w:rsidP="00EF3EDE"/>
    <w:p w14:paraId="7844344E" w14:textId="07EEEB1A"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3563C2D3" w:rsidR="000B055C" w:rsidRDefault="000B055C"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64B1E35B"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ins w:id="14" w:author="Autor">
        <w:r w:rsidR="00B31D06" w:rsidRPr="003621FF">
          <w:rPr>
            <w:color w:val="FF0000"/>
            <w:sz w:val="18"/>
            <w:szCs w:val="18"/>
          </w:rPr>
          <w:t>.... pozn.</w:t>
        </w:r>
        <w:r w:rsidR="00B31D06">
          <w:rPr>
            <w:color w:val="FF0000"/>
            <w:sz w:val="18"/>
            <w:szCs w:val="18"/>
          </w:rPr>
          <w:t xml:space="preserve"> </w:t>
        </w:r>
        <w:r w:rsidR="00DE1934">
          <w:rPr>
            <w:color w:val="FF0000"/>
            <w:sz w:val="18"/>
            <w:szCs w:val="18"/>
          </w:rPr>
          <w:t xml:space="preserve">v prípade zvolenia písm. d) </w:t>
        </w:r>
        <w:r w:rsidR="00B31D06" w:rsidRPr="003621FF">
          <w:rPr>
            <w:color w:val="FF0000"/>
            <w:sz w:val="18"/>
            <w:szCs w:val="18"/>
          </w:rPr>
          <w:t>v </w:t>
        </w:r>
        <w:r w:rsidR="00B31D06" w:rsidRPr="00952092">
          <w:rPr>
            <w:color w:val="FF0000"/>
            <w:sz w:val="18"/>
            <w:szCs w:val="18"/>
          </w:rPr>
          <w:t xml:space="preserve">čase krízovej situácie nahradiť </w:t>
        </w:r>
        <w:r w:rsidR="00B31D06">
          <w:rPr>
            <w:color w:val="FF0000"/>
            <w:sz w:val="18"/>
            <w:szCs w:val="18"/>
          </w:rPr>
          <w:t>„</w:t>
        </w:r>
        <w:r w:rsidR="00B31D06" w:rsidRPr="00952092">
          <w:rPr>
            <w:color w:val="FF0000"/>
            <w:sz w:val="18"/>
            <w:szCs w:val="18"/>
          </w:rPr>
          <w:t xml:space="preserve">§ </w:t>
        </w:r>
        <w:r w:rsidR="00B31D06">
          <w:rPr>
            <w:color w:val="FF0000"/>
            <w:sz w:val="18"/>
            <w:szCs w:val="18"/>
          </w:rPr>
          <w:t xml:space="preserve">20 ods. 1 písm. d)“  znením </w:t>
        </w:r>
        <w:r w:rsidR="00DE1934">
          <w:rPr>
            <w:color w:val="FF0000"/>
            <w:sz w:val="18"/>
            <w:szCs w:val="18"/>
          </w:rPr>
          <w:t>„</w:t>
        </w:r>
        <w:r w:rsidR="00B31D06">
          <w:rPr>
            <w:color w:val="FF0000"/>
            <w:sz w:val="18"/>
            <w:szCs w:val="18"/>
          </w:rPr>
          <w:t>§ 57 ods. 8</w:t>
        </w:r>
        <w:r w:rsidR="00B31D06" w:rsidRPr="00952092">
          <w:rPr>
            <w:color w:val="FF0000"/>
            <w:sz w:val="18"/>
            <w:szCs w:val="18"/>
          </w:rPr>
          <w:t xml:space="preserve"> v spojení s § </w:t>
        </w:r>
        <w:r w:rsidR="00B31D06">
          <w:rPr>
            <w:color w:val="FF0000"/>
            <w:sz w:val="18"/>
            <w:szCs w:val="18"/>
          </w:rPr>
          <w:t>20</w:t>
        </w:r>
        <w:r w:rsidR="00DE1934">
          <w:rPr>
            <w:color w:val="FF0000"/>
            <w:sz w:val="18"/>
            <w:szCs w:val="18"/>
          </w:rPr>
          <w:t>“</w:t>
        </w:r>
        <w:r w:rsidR="00B31D06">
          <w:rPr>
            <w:color w:val="FF0000"/>
            <w:sz w:val="18"/>
            <w:szCs w:val="18"/>
          </w:rPr>
          <w:t xml:space="preserve"> </w:t>
        </w:r>
      </w:ins>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62D2F7CC" w:rsidR="006C4052" w:rsidRDefault="006C4052" w:rsidP="006C4052">
      <w:pPr>
        <w:pStyle w:val="Odsekzoznamu"/>
        <w:numPr>
          <w:ilvl w:val="0"/>
          <w:numId w:val="14"/>
        </w:numPr>
        <w:spacing w:before="240"/>
        <w:jc w:val="both"/>
        <w:rPr>
          <w:color w:val="FF0000"/>
          <w:sz w:val="18"/>
          <w:szCs w:val="18"/>
        </w:rPr>
      </w:pPr>
      <w:r>
        <w:t xml:space="preserve">zastavil v súlade s § 20 ods. 1 písm. d) </w:t>
      </w:r>
      <w:ins w:id="15" w:author="Autor">
        <w:r w:rsidR="00DE1934" w:rsidRPr="003621FF">
          <w:rPr>
            <w:color w:val="FF0000"/>
            <w:sz w:val="18"/>
            <w:szCs w:val="18"/>
          </w:rPr>
          <w:t>.... pozn.</w:t>
        </w:r>
        <w:r w:rsidR="00DE1934">
          <w:rPr>
            <w:color w:val="FF0000"/>
            <w:sz w:val="18"/>
            <w:szCs w:val="18"/>
          </w:rPr>
          <w:t xml:space="preserve"> </w:t>
        </w:r>
        <w:r w:rsidR="00DE1934" w:rsidRPr="003621FF">
          <w:rPr>
            <w:color w:val="FF0000"/>
            <w:sz w:val="18"/>
            <w:szCs w:val="18"/>
          </w:rPr>
          <w:t>v </w:t>
        </w:r>
        <w:r w:rsidR="00DE1934" w:rsidRPr="00952092">
          <w:rPr>
            <w:color w:val="FF0000"/>
            <w:sz w:val="18"/>
            <w:szCs w:val="18"/>
          </w:rPr>
          <w:t xml:space="preserve">čase krízovej situácie nahradiť </w:t>
        </w:r>
        <w:r w:rsidR="00DE1934">
          <w:rPr>
            <w:color w:val="FF0000"/>
            <w:sz w:val="18"/>
            <w:szCs w:val="18"/>
          </w:rPr>
          <w:t>„</w:t>
        </w:r>
        <w:r w:rsidR="00DE1934" w:rsidRPr="00952092">
          <w:rPr>
            <w:color w:val="FF0000"/>
            <w:sz w:val="18"/>
            <w:szCs w:val="18"/>
          </w:rPr>
          <w:t xml:space="preserve">§ </w:t>
        </w:r>
        <w:r w:rsidR="00DE1934">
          <w:rPr>
            <w:color w:val="FF0000"/>
            <w:sz w:val="18"/>
            <w:szCs w:val="18"/>
          </w:rPr>
          <w:t>20 ods. 1 písm. d)“  znením „§ 57 ods. 8</w:t>
        </w:r>
        <w:r w:rsidR="00DE1934" w:rsidRPr="00952092">
          <w:rPr>
            <w:color w:val="FF0000"/>
            <w:sz w:val="18"/>
            <w:szCs w:val="18"/>
          </w:rPr>
          <w:t xml:space="preserve"> v spojení s § </w:t>
        </w:r>
        <w:r w:rsidR="00DE1934">
          <w:rPr>
            <w:color w:val="FF0000"/>
            <w:sz w:val="18"/>
            <w:szCs w:val="18"/>
          </w:rPr>
          <w:t xml:space="preserve">20“  </w:t>
        </w:r>
      </w:ins>
      <w:r>
        <w:t>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63620C29" w:rsidR="006C4052" w:rsidRDefault="006C4052" w:rsidP="006C4052">
      <w:pPr>
        <w:spacing w:before="240"/>
        <w:jc w:val="both"/>
      </w:pPr>
      <w:r>
        <w:rPr>
          <w:b/>
        </w:rPr>
        <w:t xml:space="preserve">Poučenie o opravnom prostriedku: </w:t>
      </w:r>
      <w:r>
        <w:t xml:space="preserve">Proti tomuto rozhodnutiu nie je v súlade s § 22 ods. 7 písm. </w:t>
      </w:r>
      <w:r w:rsidR="001E528A">
        <w:t>a</w:t>
      </w:r>
      <w:r>
        <w:t xml:space="preserve">) zákona o príspevku z EŠIF možné podať odvolanie. Žiadateľ je oprávnený </w:t>
      </w:r>
      <w:r w:rsidR="003A0B43">
        <w:t>po</w:t>
      </w:r>
      <w:r w:rsidR="009250CC">
        <w:t> </w:t>
      </w:r>
      <w:r w:rsidR="003A0B43">
        <w:t xml:space="preserve">nadobudnutí právoplatnosti tohto rozhodnutia </w:t>
      </w:r>
      <w:r>
        <w:t>podať podnet na preskúmanie rozhodnutia mimo odvolacieho konania v súlade s podmienkami uvedenými v § 24 zákona o príspevku z</w:t>
      </w:r>
      <w:r w:rsidR="009250CC">
        <w:t> </w:t>
      </w:r>
      <w:r>
        <w:t>EŠIF.</w:t>
      </w:r>
    </w:p>
    <w:p w14:paraId="75768597" w14:textId="77777777" w:rsidR="006C4052" w:rsidRDefault="006C4052" w:rsidP="006C4052">
      <w:pPr>
        <w:spacing w:before="240"/>
        <w:jc w:val="both"/>
      </w:pPr>
      <w:r>
        <w:t xml:space="preserve">Toto rozhodnutie je preskúmateľné súdom. </w:t>
      </w:r>
    </w:p>
    <w:p w14:paraId="435E4901" w14:textId="77777777"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lastRenderedPageBreak/>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E23DA2D" w14:textId="77777777"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53EFFA19" w:rsidR="002607DB" w:rsidRDefault="002607DB"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329F5035" w:rsidR="006C4052" w:rsidRDefault="006C4052" w:rsidP="006C4052">
      <w:pPr>
        <w:spacing w:before="240"/>
        <w:jc w:val="both"/>
        <w:rPr>
          <w:rFonts w:eastAsia="Times New Roman"/>
        </w:rPr>
      </w:pPr>
      <w:r>
        <w:t>rozhodol tak, že v súlade s § 19 ods. 9 písm. b)</w:t>
      </w:r>
      <w:ins w:id="16" w:author="Autor">
        <w:r w:rsidR="003621FF">
          <w:t xml:space="preserve">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5D3DC5">
          <w:rPr>
            <w:color w:val="FF0000"/>
            <w:sz w:val="18"/>
            <w:szCs w:val="18"/>
          </w:rPr>
          <w:t>„</w:t>
        </w:r>
        <w:r w:rsidR="003621FF">
          <w:rPr>
            <w:color w:val="FF0000"/>
            <w:sz w:val="18"/>
            <w:szCs w:val="18"/>
          </w:rPr>
          <w:t>§ 19 ods. 9 písm. b)</w:t>
        </w:r>
        <w:r w:rsidR="005D3DC5">
          <w:rPr>
            <w:color w:val="FF0000"/>
            <w:sz w:val="18"/>
            <w:szCs w:val="18"/>
          </w:rPr>
          <w:t>“</w:t>
        </w:r>
        <w:r w:rsidR="003621FF" w:rsidRPr="00952092">
          <w:rPr>
            <w:color w:val="FF0000"/>
            <w:sz w:val="18"/>
            <w:szCs w:val="18"/>
          </w:rPr>
          <w:t xml:space="preserve"> znením </w:t>
        </w:r>
        <w:r w:rsidR="005D3DC5">
          <w:rPr>
            <w:color w:val="FF0000"/>
            <w:sz w:val="18"/>
            <w:szCs w:val="18"/>
          </w:rPr>
          <w:t>„</w:t>
        </w:r>
        <w:r w:rsidR="003621FF" w:rsidRPr="00952092">
          <w:rPr>
            <w:color w:val="FF0000"/>
            <w:sz w:val="18"/>
            <w:szCs w:val="18"/>
          </w:rPr>
          <w:t>§ 57 ods. 7 v spojení s § 19</w:t>
        </w:r>
        <w:r w:rsidR="005D3DC5">
          <w:rPr>
            <w:color w:val="FF0000"/>
            <w:sz w:val="18"/>
            <w:szCs w:val="18"/>
          </w:rPr>
          <w:t>“</w:t>
        </w:r>
        <w:r w:rsidR="003621FF" w:rsidRPr="00952092">
          <w:rPr>
            <w:color w:val="FF0000"/>
            <w:sz w:val="18"/>
            <w:szCs w:val="18"/>
          </w:rPr>
          <w:t xml:space="preserve"> </w:t>
        </w:r>
      </w:ins>
      <w:r>
        <w:t xml:space="preserve">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17"/>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17"/>
      <w:r>
        <w:rPr>
          <w:rStyle w:val="Odkaznakomentr"/>
          <w:rFonts w:eastAsia="Times New Roman" w:cs="Times New Roman"/>
        </w:rPr>
        <w:commentReference w:id="17"/>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lastRenderedPageBreak/>
        <w:t>V rámci výzvy bol predložený počet žiadostí, ktoré svojou výškou schváleného nenávratného finančného príspevku presahovali výšku finančných prostriedkov určených na vyčerpanie 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19299086" w14:textId="77777777"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7AAB814C"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 v súlade s podmienkami uvedenými v</w:t>
      </w:r>
      <w:r w:rsidR="009250CC">
        <w:t> </w:t>
      </w:r>
      <w:r>
        <w:t>§ 24 zákona o príspevku z EŠIF.</w:t>
      </w:r>
    </w:p>
    <w:p w14:paraId="062CCC4E" w14:textId="77777777" w:rsidR="006C4052" w:rsidRDefault="006C4052" w:rsidP="006C4052">
      <w:pPr>
        <w:spacing w:before="240"/>
        <w:jc w:val="both"/>
      </w:pPr>
      <w:r>
        <w:t>Toto rozhodnutie je preskúmateľné súdom.</w:t>
      </w:r>
    </w:p>
    <w:p w14:paraId="09074DE9" w14:textId="4347C92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08F0D252" w14:textId="77777777"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0CDE291F" w:rsidR="005D458D" w:rsidRDefault="005D458D" w:rsidP="009250CC">
      <w:pPr>
        <w:pStyle w:val="Default"/>
        <w:jc w:val="both"/>
        <w:rPr>
          <w:color w:val="auto"/>
          <w:sz w:val="23"/>
          <w:szCs w:val="23"/>
          <w:vertAlign w:val="superscript"/>
        </w:rPr>
      </w:pPr>
      <w:r>
        <w:rPr>
          <w:color w:val="auto"/>
        </w:rPr>
        <w:lastRenderedPageBreak/>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33EFB9AD" w:rsidR="006C4052" w:rsidRDefault="006C4052" w:rsidP="006C4052">
      <w:pPr>
        <w:spacing w:before="240"/>
        <w:jc w:val="both"/>
        <w:rPr>
          <w:rFonts w:eastAsia="Times New Roman"/>
        </w:rPr>
      </w:pPr>
      <w:r>
        <w:t xml:space="preserve">rozhodol tak, že v súlade s § 19 ods. 9 písm. a) </w:t>
      </w:r>
      <w:ins w:id="18" w:author="Auto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EC5B70">
          <w:rPr>
            <w:color w:val="FF0000"/>
            <w:sz w:val="18"/>
            <w:szCs w:val="18"/>
          </w:rPr>
          <w:t>„</w:t>
        </w:r>
        <w:r w:rsidR="003621FF">
          <w:rPr>
            <w:color w:val="FF0000"/>
            <w:sz w:val="18"/>
            <w:szCs w:val="18"/>
          </w:rPr>
          <w:t>§ 19 ods. 9 písm. a)</w:t>
        </w:r>
        <w:r w:rsidR="00EC5B70">
          <w:rPr>
            <w:color w:val="FF0000"/>
            <w:sz w:val="18"/>
            <w:szCs w:val="18"/>
          </w:rPr>
          <w:t>“</w:t>
        </w:r>
        <w:r w:rsidR="003621FF" w:rsidRPr="00952092">
          <w:rPr>
            <w:color w:val="FF0000"/>
            <w:sz w:val="18"/>
            <w:szCs w:val="18"/>
          </w:rPr>
          <w:t xml:space="preserve"> znením </w:t>
        </w:r>
        <w:r w:rsidR="00EC5B70">
          <w:rPr>
            <w:color w:val="FF0000"/>
            <w:sz w:val="18"/>
            <w:szCs w:val="18"/>
          </w:rPr>
          <w:t>„</w:t>
        </w:r>
        <w:r w:rsidR="003621FF" w:rsidRPr="00952092">
          <w:rPr>
            <w:color w:val="FF0000"/>
            <w:sz w:val="18"/>
            <w:szCs w:val="18"/>
          </w:rPr>
          <w:t>§ 57 ods. 7 v spojení s § 19</w:t>
        </w:r>
        <w:r w:rsidR="00EC5B70">
          <w:rPr>
            <w:color w:val="FF0000"/>
            <w:sz w:val="18"/>
            <w:szCs w:val="18"/>
          </w:rPr>
          <w:t>“</w:t>
        </w:r>
        <w:r w:rsidR="003621FF" w:rsidRPr="00952092">
          <w:rPr>
            <w:color w:val="FF0000"/>
            <w:sz w:val="18"/>
            <w:szCs w:val="18"/>
          </w:rPr>
          <w:t xml:space="preserve"> </w:t>
        </w:r>
      </w:ins>
      <w:r>
        <w:t>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19"/>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19"/>
      <w:r>
        <w:rPr>
          <w:rStyle w:val="Odkaznakomentr"/>
          <w:rFonts w:eastAsia="Times New Roman" w:cs="Times New Roman"/>
        </w:rPr>
        <w:commentReference w:id="19"/>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7FA85B11" w:rsidR="006C4052" w:rsidRDefault="006C4052" w:rsidP="006C4052">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 v súlade s podmienkami uvedenými v</w:t>
      </w:r>
      <w:r w:rsidR="009250CC">
        <w:t> </w:t>
      </w:r>
      <w:r>
        <w:t>§ 24 zákona o príspevku z EŠIF.</w:t>
      </w:r>
    </w:p>
    <w:p w14:paraId="09AB9D05" w14:textId="77777777" w:rsidR="006C4052" w:rsidRDefault="006C4052" w:rsidP="006C4052">
      <w:pPr>
        <w:spacing w:before="240"/>
        <w:jc w:val="both"/>
      </w:pPr>
      <w:r>
        <w:t xml:space="preserve">Toto rozhodnutie je preskúmateľné súdom. </w:t>
      </w:r>
    </w:p>
    <w:p w14:paraId="10DE4D03" w14:textId="7777777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0A3D24DD"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4F1136CA" w:rsidR="005D458D" w:rsidRDefault="005D458D"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19"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27C2C" w14:textId="77777777" w:rsidR="006C7680" w:rsidRDefault="006C7680" w:rsidP="00913053">
      <w:pPr>
        <w:spacing w:after="0" w:line="240" w:lineRule="auto"/>
      </w:pPr>
      <w:r>
        <w:separator/>
      </w:r>
    </w:p>
  </w:endnote>
  <w:endnote w:type="continuationSeparator" w:id="0">
    <w:p w14:paraId="4BC56855" w14:textId="77777777" w:rsidR="006C7680" w:rsidRDefault="006C7680" w:rsidP="00913053">
      <w:pPr>
        <w:spacing w:after="0" w:line="240" w:lineRule="auto"/>
      </w:pPr>
      <w:r>
        <w:continuationSeparator/>
      </w:r>
    </w:p>
  </w:endnote>
  <w:endnote w:type="continuationNotice" w:id="1">
    <w:p w14:paraId="160B0D29" w14:textId="77777777" w:rsidR="006C7680" w:rsidRDefault="006C76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8773C6C"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6AA82325"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B81EEF">
          <w:rPr>
            <w:noProof/>
          </w:rPr>
          <w:t>2</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C1B7E" w14:textId="77777777" w:rsidR="006C7680" w:rsidRDefault="006C7680" w:rsidP="00913053">
      <w:pPr>
        <w:spacing w:after="0" w:line="240" w:lineRule="auto"/>
      </w:pPr>
      <w:r>
        <w:separator/>
      </w:r>
    </w:p>
  </w:footnote>
  <w:footnote w:type="continuationSeparator" w:id="0">
    <w:p w14:paraId="101A4E39" w14:textId="77777777" w:rsidR="006C7680" w:rsidRDefault="006C7680" w:rsidP="00913053">
      <w:pPr>
        <w:spacing w:after="0" w:line="240" w:lineRule="auto"/>
      </w:pPr>
      <w:r>
        <w:continuationSeparator/>
      </w:r>
    </w:p>
  </w:footnote>
  <w:footnote w:type="continuationNotice" w:id="1">
    <w:p w14:paraId="5B705E6B" w14:textId="77777777" w:rsidR="006C7680" w:rsidRDefault="006C76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D01DA7B"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20-10-31T00:00:00Z">
        <w:dateFormat w:val="dd.MM.yyyy"/>
        <w:lid w:val="sk-SK"/>
        <w:storeMappedDataAs w:val="dateTime"/>
        <w:calendar w:val="gregorian"/>
      </w:date>
    </w:sdtPr>
    <w:sdtEndPr/>
    <w:sdtContent>
      <w:p w14:paraId="15D3CE4B" w14:textId="44059BC6" w:rsidR="00A57DED" w:rsidRPr="00627EA3" w:rsidRDefault="00683A8B" w:rsidP="00A57DED">
        <w:pPr>
          <w:pStyle w:val="Hlavika"/>
          <w:jc w:val="right"/>
        </w:pPr>
        <w:del w:id="20" w:author="Autor">
          <w:r w:rsidDel="001F430C">
            <w:rPr>
              <w:szCs w:val="20"/>
            </w:rPr>
            <w:delText>31.10.2019</w:delText>
          </w:r>
        </w:del>
        <w:ins w:id="21" w:author="Autor">
          <w:r w:rsidR="001F430C">
            <w:rPr>
              <w:szCs w:val="20"/>
            </w:rPr>
            <w:t>31.10.2020</w:t>
          </w:r>
        </w:ins>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54"/>
    <w:rsid w:val="000002E0"/>
    <w:rsid w:val="00014911"/>
    <w:rsid w:val="00016F48"/>
    <w:rsid w:val="00021FFB"/>
    <w:rsid w:val="00027881"/>
    <w:rsid w:val="0004026E"/>
    <w:rsid w:val="0005315C"/>
    <w:rsid w:val="000531E0"/>
    <w:rsid w:val="00055EFA"/>
    <w:rsid w:val="000614E5"/>
    <w:rsid w:val="00062525"/>
    <w:rsid w:val="00071B7E"/>
    <w:rsid w:val="00074D03"/>
    <w:rsid w:val="0008055A"/>
    <w:rsid w:val="0008250E"/>
    <w:rsid w:val="00090E1D"/>
    <w:rsid w:val="000911D6"/>
    <w:rsid w:val="00096E0E"/>
    <w:rsid w:val="000B055C"/>
    <w:rsid w:val="000B1764"/>
    <w:rsid w:val="000D042F"/>
    <w:rsid w:val="000D1603"/>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B26"/>
    <w:rsid w:val="00154F86"/>
    <w:rsid w:val="00162B18"/>
    <w:rsid w:val="00163CAA"/>
    <w:rsid w:val="00171832"/>
    <w:rsid w:val="00171C21"/>
    <w:rsid w:val="00172866"/>
    <w:rsid w:val="00172A9F"/>
    <w:rsid w:val="00180B6E"/>
    <w:rsid w:val="001818DB"/>
    <w:rsid w:val="00181D29"/>
    <w:rsid w:val="001A0E4F"/>
    <w:rsid w:val="001B32ED"/>
    <w:rsid w:val="001B74F4"/>
    <w:rsid w:val="001C6A00"/>
    <w:rsid w:val="001D36E7"/>
    <w:rsid w:val="001E0991"/>
    <w:rsid w:val="001E2DE2"/>
    <w:rsid w:val="001E528A"/>
    <w:rsid w:val="001E5445"/>
    <w:rsid w:val="001F1689"/>
    <w:rsid w:val="001F1894"/>
    <w:rsid w:val="001F430C"/>
    <w:rsid w:val="001F51A7"/>
    <w:rsid w:val="00204252"/>
    <w:rsid w:val="002072CD"/>
    <w:rsid w:val="002101B3"/>
    <w:rsid w:val="00214B92"/>
    <w:rsid w:val="00223F69"/>
    <w:rsid w:val="002240CE"/>
    <w:rsid w:val="0023190C"/>
    <w:rsid w:val="00235E63"/>
    <w:rsid w:val="0024066F"/>
    <w:rsid w:val="0024137B"/>
    <w:rsid w:val="00245B88"/>
    <w:rsid w:val="00246CA1"/>
    <w:rsid w:val="0024799D"/>
    <w:rsid w:val="002554FD"/>
    <w:rsid w:val="002607DB"/>
    <w:rsid w:val="00261B19"/>
    <w:rsid w:val="00262349"/>
    <w:rsid w:val="00265D54"/>
    <w:rsid w:val="00267508"/>
    <w:rsid w:val="00274F04"/>
    <w:rsid w:val="00291AFC"/>
    <w:rsid w:val="002A54BC"/>
    <w:rsid w:val="002B20D8"/>
    <w:rsid w:val="002B60FE"/>
    <w:rsid w:val="002C6690"/>
    <w:rsid w:val="002D4D5B"/>
    <w:rsid w:val="002E4214"/>
    <w:rsid w:val="002E4D76"/>
    <w:rsid w:val="00304D78"/>
    <w:rsid w:val="00311D92"/>
    <w:rsid w:val="00315FAE"/>
    <w:rsid w:val="00316CF6"/>
    <w:rsid w:val="003205B4"/>
    <w:rsid w:val="00322461"/>
    <w:rsid w:val="003257BE"/>
    <w:rsid w:val="00330133"/>
    <w:rsid w:val="003307DE"/>
    <w:rsid w:val="00333D69"/>
    <w:rsid w:val="00336C47"/>
    <w:rsid w:val="003377A7"/>
    <w:rsid w:val="00347FAD"/>
    <w:rsid w:val="00353A0F"/>
    <w:rsid w:val="00357F46"/>
    <w:rsid w:val="003621FF"/>
    <w:rsid w:val="00363792"/>
    <w:rsid w:val="00364334"/>
    <w:rsid w:val="00367E54"/>
    <w:rsid w:val="00371BD5"/>
    <w:rsid w:val="00375618"/>
    <w:rsid w:val="00375C04"/>
    <w:rsid w:val="003767BF"/>
    <w:rsid w:val="00391CC6"/>
    <w:rsid w:val="003A0B43"/>
    <w:rsid w:val="003A458D"/>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FC2"/>
    <w:rsid w:val="004C41D4"/>
    <w:rsid w:val="004C7191"/>
    <w:rsid w:val="004E2108"/>
    <w:rsid w:val="004F488C"/>
    <w:rsid w:val="004F75FD"/>
    <w:rsid w:val="005000FA"/>
    <w:rsid w:val="00503BA9"/>
    <w:rsid w:val="00511DE9"/>
    <w:rsid w:val="00513153"/>
    <w:rsid w:val="0051711E"/>
    <w:rsid w:val="00517659"/>
    <w:rsid w:val="00517AAB"/>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91D77"/>
    <w:rsid w:val="00591FAF"/>
    <w:rsid w:val="00592C30"/>
    <w:rsid w:val="00594A85"/>
    <w:rsid w:val="00595BE1"/>
    <w:rsid w:val="005A6828"/>
    <w:rsid w:val="005A6E96"/>
    <w:rsid w:val="005D04F8"/>
    <w:rsid w:val="005D3DC5"/>
    <w:rsid w:val="005D458D"/>
    <w:rsid w:val="005D5CFC"/>
    <w:rsid w:val="005E2535"/>
    <w:rsid w:val="005F1DB1"/>
    <w:rsid w:val="005F312B"/>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91642"/>
    <w:rsid w:val="00694B40"/>
    <w:rsid w:val="00695505"/>
    <w:rsid w:val="006A2597"/>
    <w:rsid w:val="006A7B1A"/>
    <w:rsid w:val="006B45DE"/>
    <w:rsid w:val="006C207C"/>
    <w:rsid w:val="006C4052"/>
    <w:rsid w:val="006C7680"/>
    <w:rsid w:val="006D115B"/>
    <w:rsid w:val="006D31CD"/>
    <w:rsid w:val="006E032F"/>
    <w:rsid w:val="006E1387"/>
    <w:rsid w:val="006F10EB"/>
    <w:rsid w:val="00700482"/>
    <w:rsid w:val="00703A0C"/>
    <w:rsid w:val="00707339"/>
    <w:rsid w:val="00712776"/>
    <w:rsid w:val="0072019A"/>
    <w:rsid w:val="00725115"/>
    <w:rsid w:val="007300D5"/>
    <w:rsid w:val="00735F3B"/>
    <w:rsid w:val="00737A35"/>
    <w:rsid w:val="00745028"/>
    <w:rsid w:val="0075244A"/>
    <w:rsid w:val="00752F3B"/>
    <w:rsid w:val="00755470"/>
    <w:rsid w:val="00761054"/>
    <w:rsid w:val="00763123"/>
    <w:rsid w:val="00770B11"/>
    <w:rsid w:val="0077544F"/>
    <w:rsid w:val="0078666F"/>
    <w:rsid w:val="00791C50"/>
    <w:rsid w:val="007A172B"/>
    <w:rsid w:val="007A2280"/>
    <w:rsid w:val="007A4A38"/>
    <w:rsid w:val="007A5642"/>
    <w:rsid w:val="007A5984"/>
    <w:rsid w:val="007A78EE"/>
    <w:rsid w:val="007B0121"/>
    <w:rsid w:val="007B1785"/>
    <w:rsid w:val="007B18C2"/>
    <w:rsid w:val="007B5C28"/>
    <w:rsid w:val="007C77BB"/>
    <w:rsid w:val="007D4F82"/>
    <w:rsid w:val="007E02C5"/>
    <w:rsid w:val="007E0633"/>
    <w:rsid w:val="007E73FB"/>
    <w:rsid w:val="007F3091"/>
    <w:rsid w:val="007F44D1"/>
    <w:rsid w:val="007F73BA"/>
    <w:rsid w:val="00804A1D"/>
    <w:rsid w:val="00806716"/>
    <w:rsid w:val="008134CC"/>
    <w:rsid w:val="00814B5A"/>
    <w:rsid w:val="00826666"/>
    <w:rsid w:val="00844B9F"/>
    <w:rsid w:val="008474C5"/>
    <w:rsid w:val="00853805"/>
    <w:rsid w:val="00856CF8"/>
    <w:rsid w:val="0085713F"/>
    <w:rsid w:val="0087262F"/>
    <w:rsid w:val="0087446C"/>
    <w:rsid w:val="00877049"/>
    <w:rsid w:val="008774BD"/>
    <w:rsid w:val="008819D0"/>
    <w:rsid w:val="00883EC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250CC"/>
    <w:rsid w:val="00934313"/>
    <w:rsid w:val="00944BAA"/>
    <w:rsid w:val="00950F81"/>
    <w:rsid w:val="009710DF"/>
    <w:rsid w:val="0097579D"/>
    <w:rsid w:val="00977107"/>
    <w:rsid w:val="00982646"/>
    <w:rsid w:val="00997681"/>
    <w:rsid w:val="009A01C5"/>
    <w:rsid w:val="009A73BC"/>
    <w:rsid w:val="009B44B8"/>
    <w:rsid w:val="009B6351"/>
    <w:rsid w:val="009C21FF"/>
    <w:rsid w:val="009C2A72"/>
    <w:rsid w:val="009D063D"/>
    <w:rsid w:val="009E3751"/>
    <w:rsid w:val="009E707D"/>
    <w:rsid w:val="009F0E5C"/>
    <w:rsid w:val="009F1EB3"/>
    <w:rsid w:val="009F3159"/>
    <w:rsid w:val="009F5068"/>
    <w:rsid w:val="009F7E62"/>
    <w:rsid w:val="00A00F9B"/>
    <w:rsid w:val="00A07EFF"/>
    <w:rsid w:val="00A143A2"/>
    <w:rsid w:val="00A14DC0"/>
    <w:rsid w:val="00A168A5"/>
    <w:rsid w:val="00A26B75"/>
    <w:rsid w:val="00A33765"/>
    <w:rsid w:val="00A4409E"/>
    <w:rsid w:val="00A557CB"/>
    <w:rsid w:val="00A55A7B"/>
    <w:rsid w:val="00A57DED"/>
    <w:rsid w:val="00A60C15"/>
    <w:rsid w:val="00A6695C"/>
    <w:rsid w:val="00A72107"/>
    <w:rsid w:val="00A7239E"/>
    <w:rsid w:val="00A738D4"/>
    <w:rsid w:val="00A74A7A"/>
    <w:rsid w:val="00A9035D"/>
    <w:rsid w:val="00A90A7D"/>
    <w:rsid w:val="00A921CA"/>
    <w:rsid w:val="00A979CD"/>
    <w:rsid w:val="00AA11B9"/>
    <w:rsid w:val="00AA2F7F"/>
    <w:rsid w:val="00AC4ABF"/>
    <w:rsid w:val="00AC5C8A"/>
    <w:rsid w:val="00AC6FEE"/>
    <w:rsid w:val="00AD0FDB"/>
    <w:rsid w:val="00AD1103"/>
    <w:rsid w:val="00AD1D78"/>
    <w:rsid w:val="00AD24A2"/>
    <w:rsid w:val="00AE213F"/>
    <w:rsid w:val="00AE29B0"/>
    <w:rsid w:val="00AE313B"/>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31D06"/>
    <w:rsid w:val="00B42A84"/>
    <w:rsid w:val="00B52FE1"/>
    <w:rsid w:val="00B54DC3"/>
    <w:rsid w:val="00B56654"/>
    <w:rsid w:val="00B64856"/>
    <w:rsid w:val="00B661C7"/>
    <w:rsid w:val="00B66F4A"/>
    <w:rsid w:val="00B708D0"/>
    <w:rsid w:val="00B7473D"/>
    <w:rsid w:val="00B74F6A"/>
    <w:rsid w:val="00B778A6"/>
    <w:rsid w:val="00B81793"/>
    <w:rsid w:val="00B81EEF"/>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45D98"/>
    <w:rsid w:val="00C45EE0"/>
    <w:rsid w:val="00C501FE"/>
    <w:rsid w:val="00C52F5C"/>
    <w:rsid w:val="00C54B4F"/>
    <w:rsid w:val="00C571C4"/>
    <w:rsid w:val="00C61324"/>
    <w:rsid w:val="00C616F1"/>
    <w:rsid w:val="00C62ADA"/>
    <w:rsid w:val="00C62F56"/>
    <w:rsid w:val="00C7337B"/>
    <w:rsid w:val="00C7477D"/>
    <w:rsid w:val="00C75923"/>
    <w:rsid w:val="00C808F4"/>
    <w:rsid w:val="00C86135"/>
    <w:rsid w:val="00CB1EC1"/>
    <w:rsid w:val="00CB295F"/>
    <w:rsid w:val="00CB4AEC"/>
    <w:rsid w:val="00CC2E5D"/>
    <w:rsid w:val="00CC45FD"/>
    <w:rsid w:val="00CC66A4"/>
    <w:rsid w:val="00CD0AD9"/>
    <w:rsid w:val="00CD1A41"/>
    <w:rsid w:val="00CD7D64"/>
    <w:rsid w:val="00CE6446"/>
    <w:rsid w:val="00CF0A3A"/>
    <w:rsid w:val="00CF1725"/>
    <w:rsid w:val="00CF3066"/>
    <w:rsid w:val="00D0740E"/>
    <w:rsid w:val="00D164FD"/>
    <w:rsid w:val="00D24217"/>
    <w:rsid w:val="00D24640"/>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9FB"/>
    <w:rsid w:val="00DB6F78"/>
    <w:rsid w:val="00DD4A6F"/>
    <w:rsid w:val="00DD7CC0"/>
    <w:rsid w:val="00DE1934"/>
    <w:rsid w:val="00DF095A"/>
    <w:rsid w:val="00DF354B"/>
    <w:rsid w:val="00E00D08"/>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6D6A"/>
    <w:rsid w:val="00E87284"/>
    <w:rsid w:val="00E8776D"/>
    <w:rsid w:val="00E87B03"/>
    <w:rsid w:val="00E96802"/>
    <w:rsid w:val="00EA12C7"/>
    <w:rsid w:val="00EA1788"/>
    <w:rsid w:val="00EA3BE8"/>
    <w:rsid w:val="00EA75E1"/>
    <w:rsid w:val="00EB07AC"/>
    <w:rsid w:val="00EB17F4"/>
    <w:rsid w:val="00EB190B"/>
    <w:rsid w:val="00EB2153"/>
    <w:rsid w:val="00EB4A93"/>
    <w:rsid w:val="00EC0ABA"/>
    <w:rsid w:val="00EC3507"/>
    <w:rsid w:val="00EC5B70"/>
    <w:rsid w:val="00ED0AC2"/>
    <w:rsid w:val="00ED2BCD"/>
    <w:rsid w:val="00ED366F"/>
    <w:rsid w:val="00ED3BC1"/>
    <w:rsid w:val="00EE0E8C"/>
    <w:rsid w:val="00EF3EDE"/>
    <w:rsid w:val="00EF4715"/>
    <w:rsid w:val="00EF57B8"/>
    <w:rsid w:val="00F01B95"/>
    <w:rsid w:val="00F03653"/>
    <w:rsid w:val="00F05A80"/>
    <w:rsid w:val="00F145AE"/>
    <w:rsid w:val="00F147E9"/>
    <w:rsid w:val="00F22325"/>
    <w:rsid w:val="00F22CA7"/>
    <w:rsid w:val="00F25108"/>
    <w:rsid w:val="00F25E88"/>
    <w:rsid w:val="00F32755"/>
    <w:rsid w:val="00F353B0"/>
    <w:rsid w:val="00F361EE"/>
    <w:rsid w:val="00F46735"/>
    <w:rsid w:val="00F50FEB"/>
    <w:rsid w:val="00F51851"/>
    <w:rsid w:val="00F5405B"/>
    <w:rsid w:val="00F54A88"/>
    <w:rsid w:val="00F715AC"/>
    <w:rsid w:val="00F74F02"/>
    <w:rsid w:val="00F76307"/>
    <w:rsid w:val="00F84B30"/>
    <w:rsid w:val="00F8719C"/>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92110"/>
    <w:rsid w:val="001A22A4"/>
    <w:rsid w:val="001A499C"/>
    <w:rsid w:val="001D22EB"/>
    <w:rsid w:val="001E2BD1"/>
    <w:rsid w:val="00242725"/>
    <w:rsid w:val="002E2AFE"/>
    <w:rsid w:val="002E40CC"/>
    <w:rsid w:val="002F79FC"/>
    <w:rsid w:val="00333466"/>
    <w:rsid w:val="003812D1"/>
    <w:rsid w:val="00393A03"/>
    <w:rsid w:val="003B1316"/>
    <w:rsid w:val="003C4DFF"/>
    <w:rsid w:val="003D0FFB"/>
    <w:rsid w:val="004102D8"/>
    <w:rsid w:val="00454E35"/>
    <w:rsid w:val="004914AF"/>
    <w:rsid w:val="00493CFB"/>
    <w:rsid w:val="00494BF4"/>
    <w:rsid w:val="00523C28"/>
    <w:rsid w:val="00550A71"/>
    <w:rsid w:val="005565FB"/>
    <w:rsid w:val="00630732"/>
    <w:rsid w:val="00650DE8"/>
    <w:rsid w:val="006651B7"/>
    <w:rsid w:val="006A06D1"/>
    <w:rsid w:val="006C7957"/>
    <w:rsid w:val="00734D81"/>
    <w:rsid w:val="007732CC"/>
    <w:rsid w:val="007C4B77"/>
    <w:rsid w:val="007F7AAC"/>
    <w:rsid w:val="00803A5A"/>
    <w:rsid w:val="0081508E"/>
    <w:rsid w:val="008554A0"/>
    <w:rsid w:val="008813F6"/>
    <w:rsid w:val="008E6C58"/>
    <w:rsid w:val="0091652E"/>
    <w:rsid w:val="009D64C1"/>
    <w:rsid w:val="009E7B41"/>
    <w:rsid w:val="00A057E3"/>
    <w:rsid w:val="00A17B73"/>
    <w:rsid w:val="00A721EB"/>
    <w:rsid w:val="00A95E59"/>
    <w:rsid w:val="00AD5171"/>
    <w:rsid w:val="00B76A2E"/>
    <w:rsid w:val="00BA02AE"/>
    <w:rsid w:val="00BC59CD"/>
    <w:rsid w:val="00C05849"/>
    <w:rsid w:val="00C31BE2"/>
    <w:rsid w:val="00C327EA"/>
    <w:rsid w:val="00C3607A"/>
    <w:rsid w:val="00C41DC2"/>
    <w:rsid w:val="00C44DCF"/>
    <w:rsid w:val="00C84B58"/>
    <w:rsid w:val="00CC782A"/>
    <w:rsid w:val="00CE6777"/>
    <w:rsid w:val="00D46559"/>
    <w:rsid w:val="00D63FF0"/>
    <w:rsid w:val="00D80865"/>
    <w:rsid w:val="00DB65CB"/>
    <w:rsid w:val="00E00880"/>
    <w:rsid w:val="00E21C5A"/>
    <w:rsid w:val="00E476BA"/>
    <w:rsid w:val="00E62E3D"/>
    <w:rsid w:val="00E85083"/>
    <w:rsid w:val="00EA4051"/>
    <w:rsid w:val="00F4745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 w:type="paragraph" w:customStyle="1" w:styleId="E0BA9CA633A847CC951C9FBBE16A3CA0">
    <w:name w:val="E0BA9CA633A847CC951C9FBBE16A3CA0"/>
    <w:pPr>
      <w:spacing w:after="160" w:line="259" w:lineRule="auto"/>
    </w:pPr>
  </w:style>
  <w:style w:type="paragraph" w:customStyle="1" w:styleId="A35A6442FC834886B9D87BE4639F74B1">
    <w:name w:val="A35A6442FC834886B9D87BE4639F74B1"/>
    <w:pPr>
      <w:spacing w:after="160" w:line="259" w:lineRule="auto"/>
    </w:pPr>
  </w:style>
  <w:style w:type="paragraph" w:customStyle="1" w:styleId="C4EC70357A0A484887035028D7498B6E">
    <w:name w:val="C4EC70357A0A484887035028D7498B6E"/>
    <w:pPr>
      <w:spacing w:after="160" w:line="259" w:lineRule="auto"/>
    </w:pPr>
  </w:style>
  <w:style w:type="paragraph" w:customStyle="1" w:styleId="5311334AFC06446BB998108373E03E74">
    <w:name w:val="5311334AFC06446BB998108373E03E74"/>
    <w:pPr>
      <w:spacing w:after="160" w:line="259" w:lineRule="auto"/>
    </w:pPr>
  </w:style>
  <w:style w:type="paragraph" w:customStyle="1" w:styleId="B9276B87F66740B8A1C95E6AB460A197">
    <w:name w:val="B9276B87F66740B8A1C95E6AB460A197"/>
    <w:rsid w:val="001A22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CC200-6E32-483B-9B12-1712E688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3762</Words>
  <Characters>21445</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2020-10-27T08:05:00Z</dcterms:created>
  <dcterms:modified xsi:type="dcterms:W3CDTF">2020-10-30T16:49:00Z</dcterms:modified>
</cp:coreProperties>
</file>